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67" w:rsidRDefault="004D3967" w:rsidP="0053700C">
      <w:pPr>
        <w:spacing w:line="480" w:lineRule="auto"/>
        <w:contextualSpacing/>
      </w:pPr>
      <w:r>
        <w:t>Jim Gent</w:t>
      </w:r>
    </w:p>
    <w:p w:rsidR="004D3967" w:rsidRDefault="004D3967" w:rsidP="0053700C">
      <w:pPr>
        <w:spacing w:line="480" w:lineRule="auto"/>
        <w:contextualSpacing/>
      </w:pPr>
      <w:r>
        <w:t>CI 513</w:t>
      </w:r>
    </w:p>
    <w:p w:rsidR="004D3967" w:rsidRDefault="004D3967" w:rsidP="0053700C">
      <w:pPr>
        <w:spacing w:line="480" w:lineRule="auto"/>
        <w:contextualSpacing/>
      </w:pPr>
      <w:r>
        <w:t>Summer 2011</w:t>
      </w:r>
    </w:p>
    <w:p w:rsidR="004D3967" w:rsidRDefault="004D3967" w:rsidP="0053700C">
      <w:pPr>
        <w:spacing w:line="480" w:lineRule="auto"/>
        <w:contextualSpacing/>
        <w:jc w:val="center"/>
      </w:pPr>
      <w:r w:rsidRPr="004D3967">
        <w:t>Safe and Responsible Internet Us</w:t>
      </w:r>
      <w:r>
        <w:t>e</w:t>
      </w:r>
    </w:p>
    <w:p w:rsidR="008D1562" w:rsidRDefault="004D3967" w:rsidP="0053700C">
      <w:pPr>
        <w:numPr>
          <w:ilvl w:val="0"/>
          <w:numId w:val="1"/>
          <w:numberingChange w:id="0" w:author="Gayle Thieman" w:date="2011-08-02T22:35:00Z" w:original="%1:1:0:."/>
        </w:numPr>
        <w:spacing w:line="480" w:lineRule="auto"/>
        <w:contextualSpacing/>
      </w:pPr>
      <w:r w:rsidRPr="004D3967">
        <w:t>Based on the information provided in the websites what </w:t>
      </w:r>
      <w:r w:rsidRPr="004D3967">
        <w:rPr>
          <w:b/>
          <w:bCs/>
        </w:rPr>
        <w:t>Internet safety rules</w:t>
      </w:r>
      <w:r w:rsidRPr="004D3967">
        <w:t> would you teach upper elementary and middle school students? Consider issues of privacy, safety from predators, inappropriate content, and digital etiquette.</w:t>
      </w:r>
    </w:p>
    <w:p w:rsidR="008D1562" w:rsidRDefault="008D1562" w:rsidP="0053700C">
      <w:pPr>
        <w:numPr>
          <w:ilvl w:val="1"/>
          <w:numId w:val="1"/>
          <w:numberingChange w:id="1" w:author="Gayle Thieman" w:date="2011-08-02T22:35:00Z" w:original="%2:1:4:."/>
        </w:numPr>
        <w:spacing w:line="480" w:lineRule="auto"/>
        <w:contextualSpacing/>
      </w:pPr>
      <w:r>
        <w:t>Protect Yourself</w:t>
      </w:r>
    </w:p>
    <w:p w:rsidR="008D1562" w:rsidRDefault="008D1562" w:rsidP="0053700C">
      <w:pPr>
        <w:numPr>
          <w:ilvl w:val="2"/>
          <w:numId w:val="1"/>
          <w:numberingChange w:id="2" w:author="Gayle Thieman" w:date="2011-08-02T22:35:00Z" w:original="%3:1:2:."/>
        </w:numPr>
        <w:spacing w:line="480" w:lineRule="auto"/>
        <w:contextualSpacing/>
      </w:pPr>
      <w:r>
        <w:t>Tell a trusted adult (parent/teacher/counselor/relative) if anything makes them feel sad, scared or confused. Save evidence of whatever has caused those feelings.</w:t>
      </w:r>
    </w:p>
    <w:p w:rsidR="008D1562" w:rsidRDefault="008D1562" w:rsidP="0053700C">
      <w:pPr>
        <w:numPr>
          <w:ilvl w:val="2"/>
          <w:numId w:val="1"/>
          <w:numberingChange w:id="3" w:author="Gayle Thieman" w:date="2011-08-02T22:35:00Z" w:original="%3:2:2:."/>
        </w:numPr>
        <w:spacing w:line="480" w:lineRule="auto"/>
        <w:contextualSpacing/>
      </w:pPr>
      <w:r>
        <w:t>No posting of inappropriate photos or videos</w:t>
      </w:r>
    </w:p>
    <w:p w:rsidR="008D1562" w:rsidRDefault="008D1562" w:rsidP="0053700C">
      <w:pPr>
        <w:numPr>
          <w:ilvl w:val="2"/>
          <w:numId w:val="1"/>
          <w:numberingChange w:id="4" w:author="Gayle Thieman" w:date="2011-08-02T22:35:00Z" w:original="%3:3:2:."/>
        </w:numPr>
        <w:spacing w:line="480" w:lineRule="auto"/>
        <w:contextualSpacing/>
      </w:pPr>
      <w:r>
        <w:t>Ask before sharing private information</w:t>
      </w:r>
    </w:p>
    <w:p w:rsidR="00FB48BC" w:rsidRDefault="00FB48BC" w:rsidP="0053700C">
      <w:pPr>
        <w:numPr>
          <w:ilvl w:val="3"/>
          <w:numId w:val="1"/>
          <w:numberingChange w:id="5" w:author="Gayle Thieman" w:date="2011-08-02T22:35:00Z" w:original="%4:1:0:."/>
        </w:numPr>
        <w:spacing w:line="480" w:lineRule="auto"/>
        <w:contextualSpacing/>
      </w:pPr>
      <w:r>
        <w:t>Do not add unknown people to your networking sites</w:t>
      </w:r>
    </w:p>
    <w:p w:rsidR="008D1562" w:rsidRDefault="008D1562" w:rsidP="0053700C">
      <w:pPr>
        <w:numPr>
          <w:ilvl w:val="1"/>
          <w:numId w:val="1"/>
          <w:numberingChange w:id="6" w:author="Gayle Thieman" w:date="2011-08-02T22:35:00Z" w:original="%2:2:4:."/>
        </w:numPr>
        <w:spacing w:line="480" w:lineRule="auto"/>
        <w:contextualSpacing/>
      </w:pPr>
      <w:r>
        <w:t xml:space="preserve">No meeting face-to-face with anyone from the </w:t>
      </w:r>
      <w:proofErr w:type="gramStart"/>
      <w:r>
        <w:t>internet</w:t>
      </w:r>
      <w:proofErr w:type="gramEnd"/>
      <w:r>
        <w:t xml:space="preserve"> with</w:t>
      </w:r>
      <w:r w:rsidR="00772502">
        <w:t>out parental approval. Any meetings should happen in a public place while accompanied by a trusted adult.</w:t>
      </w:r>
    </w:p>
    <w:p w:rsidR="008D1562" w:rsidRDefault="008D1562" w:rsidP="0053700C">
      <w:pPr>
        <w:numPr>
          <w:ilvl w:val="1"/>
          <w:numId w:val="1"/>
          <w:numberingChange w:id="7" w:author="Gayle Thieman" w:date="2011-08-02T22:35:00Z" w:original="%2:3:4:."/>
        </w:numPr>
        <w:spacing w:line="480" w:lineRule="auto"/>
        <w:contextualSpacing/>
      </w:pPr>
      <w:r>
        <w:t>Always use good 'netiquette'</w:t>
      </w:r>
    </w:p>
    <w:p w:rsidR="008D1562" w:rsidRDefault="008D1562" w:rsidP="0053700C">
      <w:pPr>
        <w:numPr>
          <w:ilvl w:val="2"/>
          <w:numId w:val="1"/>
          <w:numberingChange w:id="8" w:author="Gayle Thieman" w:date="2011-08-02T22:35:00Z" w:original="%3:1:2:."/>
        </w:numPr>
        <w:spacing w:line="480" w:lineRule="auto"/>
        <w:contextualSpacing/>
      </w:pPr>
      <w:r>
        <w:t>Be respectful. No posting of anything threatening, offensive or embarrassing to anyone other than yourself</w:t>
      </w:r>
      <w:r w:rsidR="00FB48BC">
        <w:t>. Filter your comments.</w:t>
      </w:r>
    </w:p>
    <w:p w:rsidR="008D1562" w:rsidRDefault="00FB48BC" w:rsidP="0053700C">
      <w:pPr>
        <w:numPr>
          <w:ilvl w:val="2"/>
          <w:numId w:val="1"/>
          <w:numberingChange w:id="9" w:author="Gayle Thieman" w:date="2011-08-02T22:35:00Z" w:original="%3:2:2:."/>
        </w:numPr>
        <w:spacing w:line="480" w:lineRule="auto"/>
        <w:contextualSpacing/>
      </w:pPr>
      <w:proofErr w:type="gramStart"/>
      <w:r>
        <w:t>create</w:t>
      </w:r>
      <w:proofErr w:type="gramEnd"/>
      <w:r>
        <w:t xml:space="preserve"> sensible screen names</w:t>
      </w:r>
    </w:p>
    <w:p w:rsidR="00FB48BC" w:rsidRDefault="00FB48BC" w:rsidP="0053700C">
      <w:pPr>
        <w:numPr>
          <w:ilvl w:val="1"/>
          <w:numId w:val="1"/>
          <w:numberingChange w:id="10" w:author="Gayle Thieman" w:date="2011-08-02T22:35:00Z" w:original="%2:4:4:."/>
        </w:numPr>
        <w:spacing w:line="480" w:lineRule="auto"/>
        <w:contextualSpacing/>
      </w:pPr>
      <w:r>
        <w:t>Internet activities should happen in high-traffic areas, or passwords should be available to parents.</w:t>
      </w:r>
      <w:ins w:id="11" w:author="Gayle Thieman" w:date="2011-08-02T22:35:00Z">
        <w:r w:rsidR="00A86609">
          <w:t xml:space="preserve">   Well organized safety tips</w:t>
        </w:r>
      </w:ins>
    </w:p>
    <w:p w:rsidR="008D1562" w:rsidRDefault="004D3967" w:rsidP="0053700C">
      <w:pPr>
        <w:numPr>
          <w:ilvl w:val="0"/>
          <w:numId w:val="1"/>
          <w:numberingChange w:id="12" w:author="Gayle Thieman" w:date="2011-08-02T22:35:00Z" w:original="%1:2:0:."/>
        </w:numPr>
        <w:spacing w:line="480" w:lineRule="auto"/>
        <w:contextualSpacing/>
      </w:pPr>
      <w:r w:rsidRPr="004D3967">
        <w:t>Based on the information provided in the websites what safety procedures would you teach older students about </w:t>
      </w:r>
      <w:r w:rsidRPr="008D1562">
        <w:rPr>
          <w:b/>
          <w:bCs/>
        </w:rPr>
        <w:t>social networking</w:t>
      </w:r>
      <w:r w:rsidRPr="004D3967">
        <w:t>? Consider issues of privacy, inappropriate content, safety, and digital etiquette.</w:t>
      </w:r>
    </w:p>
    <w:p w:rsidR="00FB48BC" w:rsidRDefault="00FB48BC" w:rsidP="0053700C">
      <w:pPr>
        <w:numPr>
          <w:ilvl w:val="1"/>
          <w:numId w:val="1"/>
          <w:numberingChange w:id="13" w:author="Gayle Thieman" w:date="2011-08-02T22:35:00Z" w:original="%2:1:4:."/>
        </w:numPr>
        <w:spacing w:line="480" w:lineRule="auto"/>
        <w:contextualSpacing/>
      </w:pPr>
      <w:r>
        <w:t>Choose an appropriate screen name or site name</w:t>
      </w:r>
    </w:p>
    <w:p w:rsidR="00FB48BC" w:rsidRDefault="00FB48BC" w:rsidP="0053700C">
      <w:pPr>
        <w:numPr>
          <w:ilvl w:val="1"/>
          <w:numId w:val="1"/>
          <w:numberingChange w:id="14" w:author="Gayle Thieman" w:date="2011-08-02T22:35:00Z" w:original="%2:2:4:."/>
        </w:numPr>
        <w:spacing w:line="480" w:lineRule="auto"/>
        <w:contextualSpacing/>
      </w:pPr>
      <w:r>
        <w:t xml:space="preserve">What you post is available to </w:t>
      </w:r>
      <w:r>
        <w:rPr>
          <w:i/>
        </w:rPr>
        <w:t>anyone</w:t>
      </w:r>
      <w:r>
        <w:t>. Do not post something that the authorities or your parents would have an issue with. This includes inappropriate photos or videos</w:t>
      </w:r>
    </w:p>
    <w:p w:rsidR="00772502" w:rsidRDefault="00772502" w:rsidP="0053700C">
      <w:pPr>
        <w:numPr>
          <w:ilvl w:val="1"/>
          <w:numId w:val="1"/>
          <w:numberingChange w:id="15" w:author="Gayle Thieman" w:date="2011-08-02T22:35:00Z" w:original="%2:3:4:."/>
        </w:numPr>
        <w:spacing w:line="480" w:lineRule="auto"/>
        <w:contextualSpacing/>
      </w:pPr>
      <w:r>
        <w:t xml:space="preserve">What you post is </w:t>
      </w:r>
      <w:r>
        <w:rPr>
          <w:i/>
        </w:rPr>
        <w:t>permanent</w:t>
      </w:r>
      <w:r>
        <w:t>. There will always be some form of record somewhere.</w:t>
      </w:r>
    </w:p>
    <w:p w:rsidR="00FB48BC" w:rsidRDefault="00FB48BC" w:rsidP="0053700C">
      <w:pPr>
        <w:numPr>
          <w:ilvl w:val="1"/>
          <w:numId w:val="1"/>
          <w:numberingChange w:id="16" w:author="Gayle Thieman" w:date="2011-08-02T22:35:00Z" w:original="%2:4:4:."/>
        </w:numPr>
        <w:spacing w:line="480" w:lineRule="auto"/>
        <w:contextualSpacing/>
      </w:pPr>
      <w:r>
        <w:t>Be respectful of others, even if you think you are trying to just be funny. Everyone has feelings, whether or not you can see their reactions</w:t>
      </w:r>
    </w:p>
    <w:p w:rsidR="00772502" w:rsidRDefault="00772502" w:rsidP="0053700C">
      <w:pPr>
        <w:numPr>
          <w:ilvl w:val="1"/>
          <w:numId w:val="1"/>
          <w:numberingChange w:id="17" w:author="Gayle Thieman" w:date="2011-08-02T22:35:00Z" w:original="%2:5:4:."/>
        </w:numPr>
        <w:spacing w:line="480" w:lineRule="auto"/>
        <w:contextualSpacing/>
      </w:pPr>
      <w:r>
        <w:t>Meeting face-to-face with strangers met online is unwise. It will be discussed at length with a trusted adult.</w:t>
      </w:r>
    </w:p>
    <w:p w:rsidR="00772502" w:rsidRDefault="00772502" w:rsidP="0053700C">
      <w:pPr>
        <w:numPr>
          <w:ilvl w:val="1"/>
          <w:numId w:val="1"/>
          <w:numberingChange w:id="18" w:author="Gayle Thieman" w:date="2011-08-02T22:35:00Z" w:original="%2:6:4:."/>
        </w:numPr>
        <w:spacing w:line="480" w:lineRule="auto"/>
        <w:contextualSpacing/>
      </w:pPr>
      <w:r>
        <w:t>Make sure privacy settings are set appropriately and that personal information is not being given out to those who should not have it.</w:t>
      </w:r>
    </w:p>
    <w:p w:rsidR="008D1562" w:rsidRDefault="004D3967" w:rsidP="0053700C">
      <w:pPr>
        <w:numPr>
          <w:ilvl w:val="0"/>
          <w:numId w:val="1"/>
          <w:numberingChange w:id="19" w:author="Gayle Thieman" w:date="2011-08-02T22:35:00Z" w:original="%1:3:0:."/>
        </w:numPr>
        <w:spacing w:line="480" w:lineRule="auto"/>
        <w:contextualSpacing/>
      </w:pPr>
      <w:r w:rsidRPr="004D3967">
        <w:t xml:space="preserve"> Based on the information provided in the websites what safety procedures would you teach middle and high school students about </w:t>
      </w:r>
      <w:r w:rsidRPr="008D1562">
        <w:rPr>
          <w:b/>
          <w:bCs/>
        </w:rPr>
        <w:t>cyber bullying</w:t>
      </w:r>
      <w:r w:rsidRPr="004D3967">
        <w:t>? Include the definition of cyber bullying, how to prevent bullying, and what the victim should do.</w:t>
      </w:r>
    </w:p>
    <w:p w:rsidR="007711C9" w:rsidRDefault="007711C9" w:rsidP="0053700C">
      <w:pPr>
        <w:spacing w:line="480" w:lineRule="auto"/>
        <w:ind w:left="360"/>
        <w:contextualSpacing/>
      </w:pPr>
      <w:r>
        <w:t xml:space="preserve">Cyber-bullying is bullying that occurs through technology. This includes the use of </w:t>
      </w:r>
      <w:proofErr w:type="gramStart"/>
      <w:r>
        <w:t>internet</w:t>
      </w:r>
      <w:proofErr w:type="gramEnd"/>
      <w:r>
        <w:t xml:space="preserve"> sites, text messaging and instant messaging. If you become the victim of cyber-bullying:</w:t>
      </w:r>
    </w:p>
    <w:p w:rsidR="007711C9" w:rsidRDefault="007711C9" w:rsidP="0053700C">
      <w:pPr>
        <w:numPr>
          <w:ilvl w:val="1"/>
          <w:numId w:val="1"/>
          <w:numberingChange w:id="20" w:author="Gayle Thieman" w:date="2011-08-02T22:35:00Z" w:original="%2:1:4:."/>
        </w:numPr>
        <w:spacing w:line="480" w:lineRule="auto"/>
        <w:contextualSpacing/>
      </w:pPr>
      <w:r>
        <w:t>Do not respond</w:t>
      </w:r>
      <w:r w:rsidR="00772502">
        <w:t>. It will only provoke further action from the bully. Block the bullies if possible.</w:t>
      </w:r>
      <w:r>
        <w:t xml:space="preserve"> Change email addresses and passwords if necessary</w:t>
      </w:r>
    </w:p>
    <w:p w:rsidR="00772502" w:rsidRDefault="007711C9" w:rsidP="0053700C">
      <w:pPr>
        <w:numPr>
          <w:ilvl w:val="1"/>
          <w:numId w:val="1"/>
          <w:numberingChange w:id="21" w:author="Gayle Thieman" w:date="2011-08-02T22:35:00Z" w:original="%2:2:4:."/>
        </w:numPr>
        <w:spacing w:line="480" w:lineRule="auto"/>
        <w:contextualSpacing/>
      </w:pPr>
      <w:r>
        <w:t>T</w:t>
      </w:r>
      <w:r w:rsidR="00772502">
        <w:t>alk to someone. Speaking to a trusted adult would be ideal. If you cannot approach adults with it, at least talk to your trusted peers.</w:t>
      </w:r>
    </w:p>
    <w:p w:rsidR="00772502" w:rsidRDefault="00772502" w:rsidP="0053700C">
      <w:pPr>
        <w:numPr>
          <w:ilvl w:val="1"/>
          <w:numId w:val="1"/>
          <w:numberingChange w:id="22" w:author="Gayle Thieman" w:date="2011-08-02T22:35:00Z" w:original="%2:3:4:."/>
        </w:numPr>
        <w:spacing w:line="480" w:lineRule="auto"/>
        <w:contextualSpacing/>
      </w:pPr>
      <w:r>
        <w:t>Save the evidence.</w:t>
      </w:r>
    </w:p>
    <w:p w:rsidR="00772502" w:rsidRDefault="007711C9" w:rsidP="0053700C">
      <w:pPr>
        <w:spacing w:line="480" w:lineRule="auto"/>
        <w:ind w:left="360"/>
        <w:contextualSpacing/>
      </w:pPr>
      <w:r>
        <w:t>To avoid becoming a cyber-bully:</w:t>
      </w:r>
    </w:p>
    <w:p w:rsidR="007711C9" w:rsidRDefault="007711C9" w:rsidP="0053700C">
      <w:pPr>
        <w:numPr>
          <w:ilvl w:val="1"/>
          <w:numId w:val="1"/>
          <w:numberingChange w:id="23" w:author="Gayle Thieman" w:date="2011-08-02T22:35:00Z" w:original="%2:4:4:."/>
        </w:numPr>
        <w:spacing w:line="480" w:lineRule="auto"/>
        <w:contextualSpacing/>
      </w:pPr>
      <w:r>
        <w:t>Be respectful. You cannot gauge the impact of your actions. Even something intended as humor can become offensive and hurtful</w:t>
      </w:r>
    </w:p>
    <w:p w:rsidR="007711C9" w:rsidRDefault="007711C9" w:rsidP="0053700C">
      <w:pPr>
        <w:numPr>
          <w:ilvl w:val="1"/>
          <w:numId w:val="1"/>
          <w:numberingChange w:id="24" w:author="Gayle Thieman" w:date="2011-08-02T22:35:00Z" w:original="%2:5:4:."/>
        </w:numPr>
        <w:spacing w:line="480" w:lineRule="auto"/>
        <w:contextualSpacing/>
      </w:pPr>
      <w:r>
        <w:t>Do not post something for the intention of embarrassing others</w:t>
      </w:r>
    </w:p>
    <w:p w:rsidR="008D1562" w:rsidRDefault="004D3967" w:rsidP="0053700C">
      <w:pPr>
        <w:numPr>
          <w:ilvl w:val="0"/>
          <w:numId w:val="1"/>
          <w:numberingChange w:id="25" w:author="Gayle Thieman" w:date="2011-08-02T22:35:00Z" w:original="%1:4:0:."/>
        </w:numPr>
        <w:spacing w:line="480" w:lineRule="auto"/>
        <w:contextualSpacing/>
      </w:pPr>
      <w:r w:rsidRPr="004D3967">
        <w:t xml:space="preserve"> Based on the information provided in the websites what safety procedures would you teach older students about </w:t>
      </w:r>
      <w:proofErr w:type="spellStart"/>
      <w:r w:rsidRPr="008D1562">
        <w:rPr>
          <w:b/>
          <w:bCs/>
        </w:rPr>
        <w:t>sexting</w:t>
      </w:r>
      <w:proofErr w:type="spellEnd"/>
      <w:r w:rsidRPr="004D3967">
        <w:t xml:space="preserve">? Consider the definition of </w:t>
      </w:r>
      <w:proofErr w:type="spellStart"/>
      <w:r w:rsidRPr="004D3967">
        <w:t>sexting</w:t>
      </w:r>
      <w:proofErr w:type="spellEnd"/>
      <w:r w:rsidRPr="004D3967">
        <w:t>, possible consequences for the person who sends sexual messages, and how to report sexually inappropriate content.</w:t>
      </w:r>
    </w:p>
    <w:p w:rsidR="00C53392" w:rsidRDefault="00C53392" w:rsidP="0053700C">
      <w:pPr>
        <w:numPr>
          <w:ilvl w:val="1"/>
          <w:numId w:val="1"/>
          <w:numberingChange w:id="26" w:author="Gayle Thieman" w:date="2011-08-02T22:35:00Z" w:original="%2:1:4:."/>
        </w:numPr>
        <w:spacing w:line="480" w:lineRule="auto"/>
        <w:contextualSpacing/>
      </w:pPr>
      <w:r>
        <w:t xml:space="preserve">Teens should know what it is: </w:t>
      </w:r>
      <w:proofErr w:type="spellStart"/>
      <w:r>
        <w:t>Sexting</w:t>
      </w:r>
      <w:proofErr w:type="spellEnd"/>
      <w:r>
        <w:t xml:space="preserve"> is the exchange of sexually suggestive or nude images via cell phone. This becomes a legal matter when minors are involved.</w:t>
      </w:r>
    </w:p>
    <w:p w:rsidR="00C53392" w:rsidRDefault="00C53392" w:rsidP="0053700C">
      <w:pPr>
        <w:numPr>
          <w:ilvl w:val="1"/>
          <w:numId w:val="1"/>
          <w:numberingChange w:id="27" w:author="Gayle Thieman" w:date="2011-08-02T22:35:00Z" w:original="%2:2:4:."/>
        </w:numPr>
        <w:spacing w:line="480" w:lineRule="auto"/>
        <w:contextualSpacing/>
      </w:pPr>
      <w:r>
        <w:t>The consequences:</w:t>
      </w:r>
    </w:p>
    <w:p w:rsidR="00C53392" w:rsidRDefault="00C53392" w:rsidP="0053700C">
      <w:pPr>
        <w:numPr>
          <w:ilvl w:val="2"/>
          <w:numId w:val="1"/>
          <w:numberingChange w:id="28" w:author="Gayle Thieman" w:date="2011-08-02T22:35:00Z" w:original="%3:1:2:."/>
        </w:numPr>
        <w:spacing w:line="480" w:lineRule="auto"/>
        <w:contextualSpacing/>
      </w:pPr>
      <w:r>
        <w:t xml:space="preserve">Legally: It may be considered the production, distribution, and/or possession of child pornography. This means possible jail time and registering as a sex-offender. </w:t>
      </w:r>
    </w:p>
    <w:p w:rsidR="00C53392" w:rsidRDefault="00C53392" w:rsidP="0053700C">
      <w:pPr>
        <w:numPr>
          <w:ilvl w:val="2"/>
          <w:numId w:val="1"/>
          <w:numberingChange w:id="29" w:author="Gayle Thieman" w:date="2011-08-02T22:35:00Z" w:original="%3:2:2:."/>
        </w:numPr>
        <w:spacing w:line="480" w:lineRule="auto"/>
        <w:contextualSpacing/>
      </w:pPr>
      <w:r>
        <w:t>Immediately in Academics: Schools may have rules leading to suspension or removal from clubs or sports.</w:t>
      </w:r>
    </w:p>
    <w:p w:rsidR="00C53392" w:rsidRDefault="00C53392" w:rsidP="0053700C">
      <w:pPr>
        <w:numPr>
          <w:ilvl w:val="2"/>
          <w:numId w:val="1"/>
          <w:numberingChange w:id="30" w:author="Gayle Thieman" w:date="2011-08-02T22:35:00Z" w:original="%3:3:2:."/>
        </w:numPr>
        <w:spacing w:line="480" w:lineRule="auto"/>
        <w:contextualSpacing/>
      </w:pPr>
      <w:r>
        <w:t xml:space="preserve">Future Academics or endeavors: These things are permanent. If the media makes it to the </w:t>
      </w:r>
      <w:proofErr w:type="gramStart"/>
      <w:r>
        <w:t>internet</w:t>
      </w:r>
      <w:proofErr w:type="gramEnd"/>
      <w:r>
        <w:t>, it could easily surface at a very embarrassing and inopportune time. Family, future significant others or even sexual predators may also find that media.</w:t>
      </w:r>
    </w:p>
    <w:p w:rsidR="00C53392" w:rsidRDefault="00E4558E" w:rsidP="0053700C">
      <w:pPr>
        <w:numPr>
          <w:ilvl w:val="1"/>
          <w:numId w:val="1"/>
          <w:numberingChange w:id="31" w:author="Gayle Thieman" w:date="2011-08-02T22:35:00Z" w:original="%2:3:4:."/>
        </w:numPr>
        <w:spacing w:line="480" w:lineRule="auto"/>
        <w:contextualSpacing/>
      </w:pPr>
      <w:r>
        <w:t>D</w:t>
      </w:r>
      <w:r w:rsidR="00C53392">
        <w:t xml:space="preserve">o not feel obligated to </w:t>
      </w:r>
      <w:proofErr w:type="spellStart"/>
      <w:r w:rsidR="00C53392">
        <w:t>sext</w:t>
      </w:r>
      <w:proofErr w:type="spellEnd"/>
      <w:r w:rsidR="00C53392">
        <w:t xml:space="preserve"> because of pressure from </w:t>
      </w:r>
      <w:r>
        <w:t>a significant other.</w:t>
      </w:r>
      <w:ins w:id="32" w:author="Gayle Thieman" w:date="2011-08-02T22:36:00Z">
        <w:r w:rsidR="00A86609">
          <w:t xml:space="preserve">  This is especially important for young people in a relationship.</w:t>
        </w:r>
      </w:ins>
    </w:p>
    <w:p w:rsidR="00E4558E" w:rsidRDefault="00E4558E" w:rsidP="0053700C">
      <w:pPr>
        <w:numPr>
          <w:ilvl w:val="1"/>
          <w:numId w:val="1"/>
          <w:numberingChange w:id="33" w:author="Gayle Thieman" w:date="2011-08-02T22:35:00Z" w:original="%2:4:4:."/>
        </w:numPr>
        <w:spacing w:line="480" w:lineRule="auto"/>
        <w:contextualSpacing/>
      </w:pPr>
      <w:r>
        <w:t>Once a person presses send, that picture belongs to the world.</w:t>
      </w:r>
    </w:p>
    <w:p w:rsidR="00C53392" w:rsidRDefault="00C53392" w:rsidP="0053700C">
      <w:pPr>
        <w:spacing w:line="480" w:lineRule="auto"/>
        <w:ind w:left="720"/>
        <w:contextualSpacing/>
      </w:pPr>
    </w:p>
    <w:p w:rsidR="00F46954" w:rsidRDefault="004D3967" w:rsidP="0053700C">
      <w:pPr>
        <w:numPr>
          <w:ilvl w:val="0"/>
          <w:numId w:val="1"/>
          <w:numberingChange w:id="34" w:author="Gayle Thieman" w:date="2011-08-02T22:35:00Z" w:original="%1:5:0:."/>
        </w:numPr>
        <w:spacing w:line="480" w:lineRule="auto"/>
        <w:contextualSpacing/>
      </w:pPr>
      <w:r w:rsidRPr="004D3967">
        <w:t xml:space="preserve"> Based on the information provided in the websites what safety procedures would you teach middle and high school students about </w:t>
      </w:r>
      <w:r w:rsidRPr="008D1562">
        <w:rPr>
          <w:b/>
          <w:bCs/>
        </w:rPr>
        <w:t>cyber security</w:t>
      </w:r>
      <w:r w:rsidRPr="004D3967">
        <w:t>? Consider the dangers from hackers, viruses, and spyware and precautions students can take to avoid these dangers.</w:t>
      </w:r>
      <w:r w:rsidRPr="004D3967">
        <w:br/>
      </w:r>
    </w:p>
    <w:p w:rsidR="00E4558E" w:rsidRDefault="00E4558E" w:rsidP="0053700C">
      <w:pPr>
        <w:numPr>
          <w:ilvl w:val="1"/>
          <w:numId w:val="1"/>
          <w:numberingChange w:id="35" w:author="Gayle Thieman" w:date="2011-08-02T22:35:00Z" w:original="%2:1:4:."/>
        </w:numPr>
        <w:spacing w:line="480" w:lineRule="auto"/>
        <w:contextualSpacing/>
      </w:pPr>
      <w:r>
        <w:t>Stick to trusted websites whenever possible, especially when downloading programs</w:t>
      </w:r>
    </w:p>
    <w:p w:rsidR="00E4558E" w:rsidRDefault="00E4558E" w:rsidP="0053700C">
      <w:pPr>
        <w:numPr>
          <w:ilvl w:val="2"/>
          <w:numId w:val="1"/>
          <w:numberingChange w:id="36" w:author="Gayle Thieman" w:date="2011-08-02T22:35:00Z" w:original="%3:1:2:."/>
        </w:numPr>
        <w:spacing w:line="480" w:lineRule="auto"/>
        <w:contextualSpacing/>
      </w:pPr>
      <w:r>
        <w:t xml:space="preserve">Inappropriate sites have a tendency to host more malicious content. </w:t>
      </w:r>
    </w:p>
    <w:p w:rsidR="00E4558E" w:rsidRDefault="00E4558E" w:rsidP="0053700C">
      <w:pPr>
        <w:numPr>
          <w:ilvl w:val="2"/>
          <w:numId w:val="1"/>
          <w:numberingChange w:id="37" w:author="Gayle Thieman" w:date="2011-08-02T22:35:00Z" w:original="%3:2:2:."/>
        </w:numPr>
        <w:spacing w:line="480" w:lineRule="auto"/>
        <w:contextualSpacing/>
      </w:pPr>
      <w:r>
        <w:t>Illegal files, while easy to find and tempting are also often riddled with viruses. The legal consequences are never nice either</w:t>
      </w:r>
    </w:p>
    <w:p w:rsidR="00E4558E" w:rsidRDefault="00E4558E" w:rsidP="0053700C">
      <w:pPr>
        <w:numPr>
          <w:ilvl w:val="2"/>
          <w:numId w:val="1"/>
          <w:numberingChange w:id="38" w:author="Gayle Thieman" w:date="2011-08-02T22:35:00Z" w:original="%3:3:2:."/>
        </w:numPr>
        <w:spacing w:line="480" w:lineRule="auto"/>
        <w:contextualSpacing/>
      </w:pPr>
    </w:p>
    <w:p w:rsidR="00E4558E" w:rsidRDefault="00E4558E" w:rsidP="0053700C">
      <w:pPr>
        <w:numPr>
          <w:ilvl w:val="1"/>
          <w:numId w:val="1"/>
          <w:numberingChange w:id="39" w:author="Gayle Thieman" w:date="2011-08-02T22:35:00Z" w:original="%2:2:4:."/>
        </w:numPr>
        <w:spacing w:line="480" w:lineRule="auto"/>
        <w:contextualSpacing/>
      </w:pPr>
      <w:r>
        <w:t>Use computers with up-to-date antivirus and malware software</w:t>
      </w:r>
    </w:p>
    <w:p w:rsidR="00E4558E" w:rsidRDefault="00E4558E" w:rsidP="0053700C">
      <w:pPr>
        <w:numPr>
          <w:ilvl w:val="1"/>
          <w:numId w:val="1"/>
          <w:numberingChange w:id="40" w:author="Gayle Thieman" w:date="2011-08-02T22:35:00Z" w:original="%2:3:4:."/>
        </w:numPr>
        <w:spacing w:line="480" w:lineRule="auto"/>
        <w:contextualSpacing/>
      </w:pPr>
      <w:r>
        <w:t>Use firewalls</w:t>
      </w:r>
    </w:p>
    <w:p w:rsidR="00E4558E" w:rsidRDefault="00E4558E" w:rsidP="0053700C">
      <w:pPr>
        <w:numPr>
          <w:ilvl w:val="1"/>
          <w:numId w:val="1"/>
          <w:numberingChange w:id="41" w:author="Gayle Thieman" w:date="2011-08-02T22:35:00Z" w:original="%2:4:4:."/>
        </w:numPr>
        <w:spacing w:line="480" w:lineRule="auto"/>
        <w:contextualSpacing/>
      </w:pPr>
      <w:r>
        <w:t>Use complex passwords and PINs. Change them fairly often</w:t>
      </w:r>
    </w:p>
    <w:p w:rsidR="00E4558E" w:rsidRDefault="00E4558E" w:rsidP="0053700C">
      <w:pPr>
        <w:numPr>
          <w:ilvl w:val="1"/>
          <w:numId w:val="1"/>
          <w:numberingChange w:id="42" w:author="Gayle Thieman" w:date="2011-08-02T22:35:00Z" w:original="%2:5:4:."/>
        </w:numPr>
        <w:spacing w:line="480" w:lineRule="auto"/>
        <w:contextualSpacing/>
      </w:pPr>
      <w:r>
        <w:t xml:space="preserve">Use </w:t>
      </w:r>
      <w:r>
        <w:rPr>
          <w:i/>
        </w:rPr>
        <w:t>different</w:t>
      </w:r>
      <w:r>
        <w:t xml:space="preserve"> passwords and PINs</w:t>
      </w:r>
    </w:p>
    <w:p w:rsidR="00E4558E" w:rsidRDefault="00E4558E" w:rsidP="0053700C">
      <w:pPr>
        <w:numPr>
          <w:ilvl w:val="1"/>
          <w:numId w:val="1"/>
          <w:numberingChange w:id="43" w:author="Gayle Thieman" w:date="2011-08-02T22:35:00Z" w:original="%2:6:4:."/>
        </w:numPr>
        <w:spacing w:line="480" w:lineRule="auto"/>
        <w:contextualSpacing/>
      </w:pPr>
      <w:r>
        <w:t>Do not store confidential materials in unsecure locations. This includes voicemail and email.</w:t>
      </w:r>
    </w:p>
    <w:p w:rsidR="00E4558E" w:rsidRDefault="00E4558E" w:rsidP="0053700C">
      <w:pPr>
        <w:numPr>
          <w:ilvl w:val="1"/>
          <w:numId w:val="1"/>
          <w:numberingChange w:id="44" w:author="Gayle Thieman" w:date="2011-08-02T22:35:00Z" w:original="%2:7:4:."/>
        </w:numPr>
        <w:spacing w:line="480" w:lineRule="auto"/>
        <w:contextualSpacing/>
      </w:pPr>
      <w:r>
        <w:t xml:space="preserve">If you </w:t>
      </w:r>
      <w:r>
        <w:rPr>
          <w:i/>
        </w:rPr>
        <w:t>do</w:t>
      </w:r>
      <w:r>
        <w:t xml:space="preserve"> get hacked, not</w:t>
      </w:r>
      <w:r w:rsidR="0053700C">
        <w:t>ify an adult immediately. With their help, take appropriate action with</w:t>
      </w:r>
      <w:r>
        <w:t xml:space="preserve"> credit cards</w:t>
      </w:r>
      <w:r w:rsidR="0053700C">
        <w:t>, bank accounts, and any other compromised private information.</w:t>
      </w:r>
      <w:ins w:id="45" w:author="Gayle Thieman" w:date="2011-08-02T22:37:00Z">
        <w:r w:rsidR="00A86609">
          <w:t xml:space="preserve">   Detailed responses about this issue indicate your readiness to teach this well.  +5</w:t>
        </w:r>
      </w:ins>
    </w:p>
    <w:sectPr w:rsidR="00E4558E" w:rsidSect="00F4695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058D"/>
    <w:multiLevelType w:val="hybridMultilevel"/>
    <w:tmpl w:val="84A8C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20"/>
  <w:characterSpacingControl w:val="doNotCompress"/>
  <w:compat/>
  <w:rsids>
    <w:rsidRoot w:val="004D3967"/>
    <w:rsid w:val="004D3967"/>
    <w:rsid w:val="0053700C"/>
    <w:rsid w:val="007711C9"/>
    <w:rsid w:val="00772502"/>
    <w:rsid w:val="008D1562"/>
    <w:rsid w:val="00A86609"/>
    <w:rsid w:val="00C53392"/>
    <w:rsid w:val="00D23729"/>
    <w:rsid w:val="00E4558E"/>
    <w:rsid w:val="00F46954"/>
    <w:rsid w:val="00FB48B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748</Words>
  <Characters>4268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Gayle Thieman</cp:lastModifiedBy>
  <cp:revision>2</cp:revision>
  <dcterms:created xsi:type="dcterms:W3CDTF">2011-08-03T05:37:00Z</dcterms:created>
  <dcterms:modified xsi:type="dcterms:W3CDTF">2011-08-03T05:37:00Z</dcterms:modified>
</cp:coreProperties>
</file>